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A01F8B" w:rsidRPr="0036054C" w14:paraId="1F05DDF7" w14:textId="77777777" w:rsidTr="00A818B0">
            <w:tc>
              <w:tcPr>
                <w:tcW w:w="7966" w:type="dxa"/>
                <w:tcMar>
                  <w:top w:w="216" w:type="dxa"/>
                  <w:left w:w="115" w:type="dxa"/>
                  <w:bottom w:w="216" w:type="dxa"/>
                  <w:right w:w="115" w:type="dxa"/>
                </w:tcMar>
              </w:tcPr>
              <w:p w14:paraId="32A92BE6" w14:textId="77777777" w:rsidR="00A01F8B" w:rsidRPr="0036054C" w:rsidRDefault="00A01F8B" w:rsidP="00A818B0">
                <w:pPr>
                  <w:pStyle w:val="Betarp"/>
                  <w:rPr>
                    <w:color w:val="2F5496" w:themeColor="accent1" w:themeShade="BF"/>
                    <w:sz w:val="24"/>
                    <w:lang w:val="lt-LT"/>
                  </w:rPr>
                </w:pPr>
              </w:p>
            </w:tc>
          </w:tr>
          <w:tr w:rsidR="00A01F8B" w:rsidRPr="00AE00E1" w14:paraId="70AA1C12" w14:textId="77777777" w:rsidTr="00A818B0">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899A9720CD4A0ABCC620C1F9A46757"/>
                  </w:placeholder>
                  <w:dataBinding w:prefixMappings="xmlns:ns0='http://schemas.openxmlformats.org/package/2006/metadata/core-properties' xmlns:ns1='http://purl.org/dc/elements/1.1/'" w:xpath="/ns0:coreProperties[1]/ns1:title[1]" w:storeItemID="{6C3C8BC8-F283-45AE-878A-BAB7291924A1}"/>
                  <w:text/>
                </w:sdtPr>
                <w:sdtEndPr/>
                <w:sdtContent>
                  <w:p w14:paraId="3F21042E" w14:textId="1F04071D" w:rsidR="00A01F8B" w:rsidRPr="0036054C" w:rsidRDefault="00E904FF" w:rsidP="00A818B0">
                    <w:pPr>
                      <w:pStyle w:val="Betarp"/>
                      <w:spacing w:line="216" w:lineRule="auto"/>
                      <w:rPr>
                        <w:rFonts w:asciiTheme="majorHAnsi" w:eastAsiaTheme="majorEastAsia" w:hAnsiTheme="majorHAnsi" w:cstheme="majorBidi"/>
                        <w:color w:val="4472C4" w:themeColor="accent1"/>
                        <w:sz w:val="88"/>
                        <w:szCs w:val="88"/>
                        <w:lang w:val="lt-LT"/>
                      </w:rPr>
                    </w:pPr>
                    <w:r>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A01F8B" w:rsidRPr="0036054C" w14:paraId="30773F88" w14:textId="77777777" w:rsidTr="00A818B0">
            <w:sdt>
              <w:sdtPr>
                <w:rPr>
                  <w:color w:val="2F5496" w:themeColor="accent1" w:themeShade="BF"/>
                  <w:sz w:val="24"/>
                  <w:szCs w:val="24"/>
                  <w:lang w:val="lt-LT"/>
                </w:rPr>
                <w:alias w:val="Subtitle"/>
                <w:id w:val="13406923"/>
                <w:placeholder>
                  <w:docPart w:val="5DF498D6FD5A45ADB55E3774DE6F2BEA"/>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4903C3B1" w14:textId="1B107EC4" w:rsidR="00A01F8B" w:rsidRPr="00AB04C3" w:rsidRDefault="00E904FF" w:rsidP="00A818B0">
                    <w:pPr>
                      <w:pStyle w:val="Betarp"/>
                      <w:rPr>
                        <w:color w:val="2F5496" w:themeColor="accent1" w:themeShade="BF"/>
                        <w:sz w:val="24"/>
                        <w:lang w:val="lt-LT"/>
                      </w:rPr>
                    </w:pPr>
                    <w:r>
                      <w:rPr>
                        <w:color w:val="2F5496" w:themeColor="accent1" w:themeShade="BF"/>
                        <w:sz w:val="24"/>
                        <w:szCs w:val="24"/>
                        <w:lang w:val="lt-LT"/>
                      </w:rPr>
                      <w:t>2024-11-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A01F8B" w:rsidRPr="0036054C" w14:paraId="7DCEBFE4" w14:textId="77777777" w:rsidTr="00A818B0">
            <w:tc>
              <w:tcPr>
                <w:tcW w:w="7221" w:type="dxa"/>
                <w:tcMar>
                  <w:top w:w="216" w:type="dxa"/>
                  <w:left w:w="115" w:type="dxa"/>
                  <w:bottom w:w="216" w:type="dxa"/>
                  <w:right w:w="115" w:type="dxa"/>
                </w:tcMar>
              </w:tcPr>
              <w:p w14:paraId="69CD2343" w14:textId="77777777" w:rsidR="00A01F8B" w:rsidRPr="0036054C" w:rsidRDefault="00A01F8B" w:rsidP="00A818B0">
                <w:pPr>
                  <w:pStyle w:val="Betarp"/>
                  <w:rPr>
                    <w:color w:val="4472C4" w:themeColor="accent1"/>
                    <w:lang w:val="lt-LT"/>
                  </w:rPr>
                </w:pPr>
              </w:p>
            </w:tc>
          </w:tr>
        </w:tbl>
        <w:p w14:paraId="7FA48602" w14:textId="77777777" w:rsidR="00A01F8B" w:rsidRDefault="00A01F8B" w:rsidP="00A01F8B">
          <w:pPr>
            <w:rPr>
              <w:lang w:val="lt-LT"/>
            </w:rPr>
          </w:pPr>
          <w:r w:rsidRPr="0036054C">
            <w:rPr>
              <w:lang w:val="lt-LT"/>
            </w:rPr>
            <w:br w:type="page"/>
          </w:r>
        </w:p>
        <w:p w14:paraId="7D62C912" w14:textId="32F80716" w:rsidR="00481A2B" w:rsidRDefault="00481A2B">
          <w:pPr>
            <w:rPr>
              <w:lang w:val="lt-LT"/>
            </w:rPr>
          </w:pPr>
        </w:p>
        <w:p w14:paraId="7C6E8178" w14:textId="0C178555" w:rsidR="00184B8C" w:rsidRPr="0036054C" w:rsidRDefault="00E858C7">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1B103FE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r w:rsidR="00E743CA" w:rsidRPr="007C1129">
        <w:rPr>
          <w:color w:val="0070C0"/>
        </w:rPr>
        <w:fldChar w:fldCharType="begin"/>
      </w:r>
      <w:r w:rsidR="00E743CA" w:rsidRPr="007C1129">
        <w:rPr>
          <w:color w:val="0070C0"/>
        </w:rPr>
        <w:instrText>HYPERLINK "https://viesiejipirkimai.lt"</w:instrText>
      </w:r>
      <w:r w:rsidR="00E743CA" w:rsidRPr="007C1129">
        <w:rPr>
          <w:color w:val="0070C0"/>
        </w:rPr>
      </w:r>
      <w:r w:rsidR="00E743CA" w:rsidRPr="007C1129">
        <w:rPr>
          <w:color w:val="0070C0"/>
        </w:rPr>
        <w:fldChar w:fldCharType="separate"/>
      </w:r>
      <w:ins w:id="1" w:author="Autorius">
        <w:r w:rsidR="00E743CA" w:rsidRPr="007C1129">
          <w:rPr>
            <w:rStyle w:val="Hipersaitas"/>
            <w:color w:val="0070C0"/>
          </w:rPr>
          <w:t>https://viesiejipirkimai.lt</w:t>
        </w:r>
        <w:r w:rsidR="00E743CA" w:rsidRPr="007C1129">
          <w:rPr>
            <w:color w:val="0070C0"/>
          </w:rPr>
          <w:fldChar w:fldCharType="end"/>
        </w:r>
        <w:r w:rsidR="00E743CA" w:rsidRPr="00F4788E">
          <w:t>.</w:t>
        </w:r>
      </w:ins>
      <w:del w:id="2" w:author="Autorius">
        <w:r w:rsidR="00262EC5" w:rsidDel="00E743CA">
          <w:fldChar w:fldCharType="begin"/>
        </w:r>
        <w:r w:rsidR="00262EC5" w:rsidDel="00E743CA">
          <w:delInstrText>HYPERLINK "https://cvpp.eviesiejipirkimai.lt/"</w:delInstrText>
        </w:r>
        <w:r w:rsidR="00262EC5" w:rsidDel="00E743CA">
          <w:fldChar w:fldCharType="separate"/>
        </w:r>
        <w:r w:rsidRPr="0036054C" w:rsidDel="00E743CA">
          <w:rPr>
            <w:rStyle w:val="Hipersaitas"/>
            <w:rFonts w:cstheme="minorHAnsi"/>
            <w:color w:val="0070C0"/>
            <w:lang w:val="lt-LT"/>
          </w:rPr>
          <w:delText>https://cvpp.eviesiejipirkimai.lt</w:delText>
        </w:r>
        <w:r w:rsidRPr="0036054C" w:rsidDel="00E743CA">
          <w:rPr>
            <w:rStyle w:val="Hipersaitas"/>
            <w:rFonts w:cstheme="minorHAnsi"/>
            <w:lang w:val="lt-LT"/>
          </w:rPr>
          <w:delText>/</w:delText>
        </w:r>
        <w:r w:rsidR="00262EC5" w:rsidDel="00E743CA">
          <w:rPr>
            <w:rStyle w:val="Hipersaitas"/>
            <w:rFonts w:cstheme="minorHAnsi"/>
            <w:lang w:val="lt-LT"/>
          </w:rPr>
          <w:fldChar w:fldCharType="end"/>
        </w:r>
        <w:r w:rsidRPr="0036054C" w:rsidDel="00E743CA">
          <w:rPr>
            <w:rFonts w:eastAsia="Calibri" w:cstheme="minorHAnsi"/>
            <w:lang w:val="lt-LT"/>
          </w:rPr>
          <w:delText>.</w:delText>
        </w:r>
      </w:del>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3" w:name="_Toc126263049"/>
      <w:r w:rsidRPr="00471E3D">
        <w:rPr>
          <w:rFonts w:asciiTheme="minorHAnsi" w:hAnsiTheme="minorHAnsi" w:cstheme="minorHAnsi"/>
          <w:color w:val="auto"/>
          <w:lang w:val="lt-LT"/>
        </w:rPr>
        <w:lastRenderedPageBreak/>
        <w:t>Bendrosios nuostatos</w:t>
      </w:r>
      <w:bookmarkEnd w:id="3"/>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6C8FAB90">
      <w:pPr>
        <w:pStyle w:val="Sraopastraipa"/>
        <w:numPr>
          <w:ilvl w:val="2"/>
          <w:numId w:val="2"/>
        </w:numPr>
        <w:spacing w:after="120" w:line="20" w:lineRule="atLeast"/>
        <w:ind w:left="0" w:firstLine="567"/>
        <w:jc w:val="both"/>
        <w:rPr>
          <w:rFonts w:eastAsia="Calibri"/>
        </w:rPr>
      </w:pPr>
      <w:r w:rsidRPr="6C8FAB90">
        <w:rPr>
          <w:rFonts w:eastAsia="Calibri"/>
        </w:rPr>
        <w:t>išankstinis informacinis skelbimas (jei buvo skelbta</w:t>
      </w:r>
      <w:r w:rsidR="00EF3E6C" w:rsidRPr="6C8FAB90">
        <w:rPr>
          <w:rFonts w:eastAsia="Calibri"/>
        </w:rPr>
        <w:t>s</w:t>
      </w:r>
      <w:r w:rsidRPr="6C8FAB90">
        <w:rPr>
          <w:rFonts w:eastAsia="Calibri"/>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w:t>
      </w:r>
      <w:r w:rsidR="009E798F" w:rsidRPr="2F180F3F">
        <w:rPr>
          <w:lang w:val="lt-LT"/>
        </w:rPr>
        <w:lastRenderedPageBreak/>
        <w:t xml:space="preserve">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4" w:name="_Toc126263050"/>
      <w:r w:rsidRPr="00471E3D">
        <w:rPr>
          <w:rFonts w:asciiTheme="minorHAnsi" w:hAnsiTheme="minorHAnsi" w:cstheme="minorHAnsi"/>
          <w:color w:val="auto"/>
          <w:lang w:val="lt-LT"/>
        </w:rPr>
        <w:t>Pirkimo objektas</w:t>
      </w:r>
      <w:bookmarkEnd w:id="4"/>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5" w:name="_Toc91146027"/>
      <w:bookmarkStart w:id="6" w:name="_Toc91146028"/>
      <w:bookmarkStart w:id="7" w:name="_Toc91146029"/>
      <w:bookmarkStart w:id="8" w:name="_Toc91146030"/>
      <w:bookmarkStart w:id="9" w:name="_Toc91146031"/>
      <w:bookmarkStart w:id="10" w:name="_Toc91146032"/>
      <w:bookmarkStart w:id="11" w:name="_Toc91146033"/>
      <w:bookmarkStart w:id="12" w:name="_Toc91146034"/>
      <w:bookmarkStart w:id="13" w:name="_Toc91146035"/>
      <w:bookmarkStart w:id="14" w:name="_Ref38446847"/>
      <w:bookmarkStart w:id="15" w:name="_Ref38446850"/>
      <w:bookmarkStart w:id="16" w:name="_Toc48053161"/>
      <w:bookmarkStart w:id="17" w:name="_Toc126263051"/>
      <w:bookmarkEnd w:id="5"/>
      <w:bookmarkEnd w:id="6"/>
      <w:bookmarkEnd w:id="7"/>
      <w:bookmarkEnd w:id="8"/>
      <w:bookmarkEnd w:id="9"/>
      <w:bookmarkEnd w:id="10"/>
      <w:bookmarkEnd w:id="11"/>
      <w:bookmarkEnd w:id="12"/>
      <w:bookmarkEnd w:id="13"/>
      <w:r w:rsidRPr="00471E3D">
        <w:rPr>
          <w:rFonts w:asciiTheme="minorHAnsi" w:hAnsiTheme="minorHAnsi" w:cstheme="minorHAnsi"/>
          <w:color w:val="auto"/>
          <w:lang w:val="lt-LT"/>
        </w:rPr>
        <w:t>Perkančiosios organizacijos ir tiekėjų bendravimo ir keitimosi informacija priemonės</w:t>
      </w:r>
      <w:bookmarkEnd w:id="14"/>
      <w:bookmarkEnd w:id="15"/>
      <w:bookmarkEnd w:id="16"/>
      <w:bookmarkEnd w:id="17"/>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34934BBA"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F344D5" w:rsidRPr="007C1129">
        <w:rPr>
          <w:color w:val="0070C0"/>
        </w:rPr>
        <w:fldChar w:fldCharType="begin"/>
      </w:r>
      <w:r w:rsidR="00F344D5" w:rsidRPr="007C1129">
        <w:rPr>
          <w:color w:val="0070C0"/>
        </w:rPr>
        <w:instrText>HYPERLINK "https://viesiejipirkimai.lt"</w:instrText>
      </w:r>
      <w:r w:rsidR="00F344D5" w:rsidRPr="007C1129">
        <w:rPr>
          <w:color w:val="0070C0"/>
        </w:rPr>
      </w:r>
      <w:r w:rsidR="00F344D5" w:rsidRPr="007C1129">
        <w:rPr>
          <w:color w:val="0070C0"/>
        </w:rPr>
        <w:fldChar w:fldCharType="separate"/>
      </w:r>
      <w:ins w:id="18" w:author="Autorius">
        <w:r w:rsidR="00F344D5" w:rsidRPr="007C1129">
          <w:rPr>
            <w:rStyle w:val="Hipersaitas"/>
            <w:color w:val="0070C0"/>
          </w:rPr>
          <w:t>https://viesiejipirkimai.lt</w:t>
        </w:r>
        <w:r w:rsidR="00F344D5" w:rsidRPr="007C1129">
          <w:rPr>
            <w:color w:val="0070C0"/>
          </w:rPr>
          <w:fldChar w:fldCharType="end"/>
        </w:r>
      </w:ins>
      <w:del w:id="19" w:author="Autorius">
        <w:r w:rsidR="00262EC5" w:rsidDel="00F344D5">
          <w:fldChar w:fldCharType="begin"/>
        </w:r>
        <w:r w:rsidR="00262EC5" w:rsidDel="00F344D5">
          <w:delInstrText>HYPERLINK "https://pirkimai.eviesiejipirkimai.lt" \h</w:delInstrText>
        </w:r>
        <w:r w:rsidR="00262EC5" w:rsidDel="00F344D5">
          <w:fldChar w:fldCharType="separate"/>
        </w:r>
        <w:r w:rsidRPr="2F180F3F" w:rsidDel="00F344D5">
          <w:rPr>
            <w:color w:val="0070C0"/>
            <w:lang w:val="lt-LT"/>
          </w:rPr>
          <w:delText>https://pirkimai.eviesiejipirkimai.lt</w:delText>
        </w:r>
        <w:r w:rsidR="00262EC5" w:rsidDel="00F344D5">
          <w:rPr>
            <w:color w:val="0070C0"/>
            <w:lang w:val="lt-LT"/>
          </w:rPr>
          <w:fldChar w:fldCharType="end"/>
        </w:r>
      </w:del>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418383BA"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del w:id="20" w:author="Autorius">
        <w:r w:rsidR="00262EC5" w:rsidDel="005D3F76">
          <w:fldChar w:fldCharType="begin"/>
        </w:r>
        <w:r w:rsidR="00262EC5" w:rsidDel="005D3F76">
          <w:delInstrText>HYPERLINK "https://pirkimai.eviesiejipirkimai.lt/"</w:delInstrText>
        </w:r>
        <w:r w:rsidR="00262EC5" w:rsidDel="005D3F76">
          <w:fldChar w:fldCharType="separate"/>
        </w:r>
        <w:r w:rsidRPr="0036054C" w:rsidDel="005D3F76">
          <w:rPr>
            <w:rStyle w:val="Hipersaitas"/>
            <w:rFonts w:cstheme="minorHAnsi"/>
            <w:color w:val="0070C0"/>
            <w:lang w:val="lt-LT"/>
          </w:rPr>
          <w:delText>https://pirkimai.eviesiejipirkimai.lt/</w:delText>
        </w:r>
        <w:r w:rsidR="00262EC5" w:rsidDel="005D3F76">
          <w:rPr>
            <w:rStyle w:val="Hipersaitas"/>
            <w:rFonts w:cstheme="minorHAnsi"/>
            <w:color w:val="0070C0"/>
            <w:lang w:val="lt-LT"/>
          </w:rPr>
          <w:fldChar w:fldCharType="end"/>
        </w:r>
      </w:del>
      <w:r w:rsidR="005D3F76" w:rsidRPr="007C1129">
        <w:rPr>
          <w:rFonts w:cstheme="minorHAnsi"/>
          <w:color w:val="0070C0"/>
        </w:rPr>
        <w:fldChar w:fldCharType="begin"/>
      </w:r>
      <w:r w:rsidR="005D3F76" w:rsidRPr="007C1129">
        <w:rPr>
          <w:rFonts w:cstheme="minorHAnsi"/>
          <w:color w:val="0070C0"/>
        </w:rPr>
        <w:instrText>HYPERLINK "https://viesiejipirkimai.lt"</w:instrText>
      </w:r>
      <w:r w:rsidR="005D3F76" w:rsidRPr="007C1129">
        <w:rPr>
          <w:rFonts w:cstheme="minorHAnsi"/>
          <w:color w:val="0070C0"/>
        </w:rPr>
      </w:r>
      <w:r w:rsidR="005D3F76" w:rsidRPr="007C1129">
        <w:rPr>
          <w:rFonts w:cstheme="minorHAnsi"/>
          <w:color w:val="0070C0"/>
        </w:rPr>
        <w:fldChar w:fldCharType="separate"/>
      </w:r>
      <w:ins w:id="21" w:author="Autorius">
        <w:r w:rsidR="005D3F76" w:rsidRPr="007C1129">
          <w:rPr>
            <w:rStyle w:val="Hipersaitas"/>
            <w:rFonts w:cstheme="minorHAnsi"/>
            <w:color w:val="0070C0"/>
          </w:rPr>
          <w:t>https://viesiejipirkimai.lt</w:t>
        </w:r>
        <w:r w:rsidR="005D3F76" w:rsidRPr="007C1129">
          <w:rPr>
            <w:rFonts w:cstheme="minorHAnsi"/>
            <w:color w:val="0070C0"/>
            <w:lang w:val="lt-LT"/>
          </w:rPr>
          <w:fldChar w:fldCharType="end"/>
        </w:r>
      </w:ins>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CEBB32"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teikiami CVP IS priemonėmis</w:t>
      </w:r>
      <w:del w:id="22" w:author="Autorius">
        <w:r w:rsidRPr="0036054C" w:rsidDel="00221BEA">
          <w:rPr>
            <w:rFonts w:cstheme="minorHAnsi"/>
            <w:bCs/>
            <w:lang w:val="lt-LT"/>
          </w:rPr>
          <w:delText>, naudojant „pasiūlymų dėžutę“</w:delText>
        </w:r>
      </w:del>
      <w:r w:rsidRPr="0036054C">
        <w:rPr>
          <w:rFonts w:cstheme="minorHAnsi"/>
          <w:bCs/>
          <w:lang w:val="lt-LT"/>
        </w:rPr>
        <w:t xml:space="preserve">.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7" w:name="_Ref38446835"/>
      <w:bookmarkStart w:id="28" w:name="_Toc48053162"/>
      <w:bookmarkStart w:id="2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27"/>
      <w:bookmarkEnd w:id="28"/>
      <w:bookmarkEnd w:id="2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3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3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2B3A31">
        <w:rPr>
          <w:lang w:val="lt-LT"/>
          <w:rPrChange w:id="31" w:author="Autorius">
            <w:rPr/>
          </w:rPrChange>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32" w:name="_Ref39473754"/>
      <w:bookmarkStart w:id="33" w:name="_Ref39473761"/>
      <w:bookmarkStart w:id="34" w:name="_Ref39474188"/>
      <w:bookmarkStart w:id="35" w:name="_Toc48053164"/>
      <w:bookmarkStart w:id="36" w:name="_Toc126263053"/>
      <w:r w:rsidRPr="00471E3D">
        <w:rPr>
          <w:rFonts w:asciiTheme="minorHAnsi" w:hAnsiTheme="minorHAnsi" w:cstheme="minorHAnsi"/>
          <w:color w:val="auto"/>
          <w:lang w:val="lt-LT"/>
        </w:rPr>
        <w:t>Tiekėjų pašalinimo pagrindai</w:t>
      </w:r>
      <w:bookmarkEnd w:id="32"/>
      <w:bookmarkEnd w:id="33"/>
      <w:bookmarkEnd w:id="34"/>
      <w:bookmarkEnd w:id="35"/>
      <w:bookmarkEnd w:id="36"/>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37" w:name="_Hlk41039660"/>
      <w:r w:rsidRPr="58B3C938">
        <w:rPr>
          <w:lang w:val="lt-LT"/>
        </w:rPr>
        <w:t xml:space="preserve">subtiekėjų </w:t>
      </w:r>
      <w:bookmarkEnd w:id="37"/>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lastRenderedPageBreak/>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38" w:name="_Toc48053165"/>
      <w:bookmarkStart w:id="39"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38"/>
      <w:bookmarkEnd w:id="39"/>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40" w:name="_Toc48053166"/>
      <w:bookmarkStart w:id="41" w:name="_Toc126263055"/>
      <w:r w:rsidRPr="00471E3D">
        <w:rPr>
          <w:rFonts w:asciiTheme="minorHAnsi" w:hAnsiTheme="minorHAnsi" w:cstheme="minorHAnsi"/>
          <w:color w:val="auto"/>
          <w:lang w:val="lt-LT"/>
        </w:rPr>
        <w:t>Rezervuota teisė dalyvauti pirkime</w:t>
      </w:r>
      <w:bookmarkEnd w:id="40"/>
      <w:bookmarkEnd w:id="41"/>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42"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42"/>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43" w:name="part_c8889be5d523482e81bb176e6fe56cd2"/>
      <w:bookmarkStart w:id="44" w:name="part_da460e3efffa45688cb920cd281c7959"/>
      <w:bookmarkStart w:id="45" w:name="part_2d694ec0bf4747a2ace8bc3a118ff44f"/>
      <w:bookmarkEnd w:id="43"/>
      <w:bookmarkEnd w:id="44"/>
      <w:bookmarkEnd w:id="45"/>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46" w:name="part_b3f278cdbcbe467a8b3f1d6ea4ea85f8"/>
      <w:bookmarkEnd w:id="46"/>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47" w:name="part_472a163f4f844a9297cdf9e29b7fb942"/>
      <w:bookmarkEnd w:id="47"/>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lastRenderedPageBreak/>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48"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48"/>
      <w:r w:rsidR="009B423C">
        <w:rPr>
          <w:lang w:val="lt-LT"/>
        </w:rPr>
        <w:t xml:space="preserve"> </w:t>
      </w:r>
      <w:r w:rsidR="009B423C" w:rsidRPr="002B3A31">
        <w:rPr>
          <w:lang w:val="lt-LT"/>
          <w:rPrChange w:id="49" w:author="Autorius">
            <w:rPr/>
          </w:rPrChange>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50" w:name="_Ref48037697"/>
      <w:bookmarkStart w:id="51" w:name="_Ref48037709"/>
      <w:bookmarkStart w:id="52" w:name="_Toc48053167"/>
      <w:bookmarkStart w:id="53"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50"/>
      <w:bookmarkEnd w:id="51"/>
      <w:bookmarkEnd w:id="52"/>
      <w:bookmarkEnd w:id="53"/>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54"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54"/>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55"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55"/>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3"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 xml:space="preserve">asiūlymą </w:t>
      </w:r>
      <w:r w:rsidRPr="00E51A2A">
        <w:rPr>
          <w:rFonts w:cstheme="minorHAnsi"/>
          <w:lang w:val="lt-LT"/>
        </w:rPr>
        <w:lastRenderedPageBreak/>
        <w:t>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56" w:name="_Toc48053168"/>
      <w:bookmarkStart w:id="57" w:name="_Toc126263057"/>
      <w:bookmarkStart w:id="58" w:name="_Hlk90906609"/>
      <w:r w:rsidRPr="00471E3D">
        <w:rPr>
          <w:rFonts w:asciiTheme="minorHAnsi" w:hAnsiTheme="minorHAnsi" w:cstheme="minorHAnsi"/>
          <w:color w:val="auto"/>
          <w:lang w:val="lt-LT"/>
        </w:rPr>
        <w:t>Rėmimasis ūkio subjektų pajėgumais</w:t>
      </w:r>
      <w:bookmarkEnd w:id="56"/>
      <w:bookmarkEnd w:id="57"/>
    </w:p>
    <w:bookmarkEnd w:id="58"/>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 xml:space="preserve">utarties vykdymo laikotarpį ūkio subjekto, kurio pajėgumais jis remiasi, ištekliai </w:t>
      </w:r>
      <w:r w:rsidRPr="0036054C">
        <w:rPr>
          <w:rFonts w:asciiTheme="minorHAnsi" w:hAnsiTheme="minorHAnsi" w:cstheme="minorHAnsi"/>
          <w:lang w:val="lt-LT"/>
        </w:rPr>
        <w:lastRenderedPageBreak/>
        <w:t>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59" w:name="_Toc48053169"/>
      <w:bookmarkStart w:id="60" w:name="_Toc126263058"/>
      <w:r w:rsidRPr="00471E3D">
        <w:rPr>
          <w:rFonts w:ascii="Calibri" w:hAnsi="Calibri" w:cs="Calibri"/>
          <w:color w:val="auto"/>
          <w:lang w:val="lt-LT"/>
        </w:rPr>
        <w:t>Subtiekėjų pasitelkimas</w:t>
      </w:r>
      <w:bookmarkEnd w:id="59"/>
      <w:bookmarkEnd w:id="60"/>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61" w:name="_Toc91076050"/>
      <w:bookmarkStart w:id="62" w:name="_Toc91076157"/>
      <w:bookmarkStart w:id="63" w:name="_Toc91076504"/>
      <w:bookmarkStart w:id="64" w:name="_Toc91146045"/>
      <w:bookmarkStart w:id="65" w:name="_Toc91076051"/>
      <w:bookmarkStart w:id="66" w:name="_Toc91076158"/>
      <w:bookmarkStart w:id="67" w:name="_Toc91076505"/>
      <w:bookmarkStart w:id="68" w:name="_Toc91146046"/>
      <w:bookmarkStart w:id="69" w:name="_Toc91076052"/>
      <w:bookmarkStart w:id="70" w:name="_Toc91076159"/>
      <w:bookmarkStart w:id="71" w:name="_Toc91076506"/>
      <w:bookmarkStart w:id="72" w:name="_Toc91146047"/>
      <w:bookmarkStart w:id="73" w:name="_Toc91076053"/>
      <w:bookmarkStart w:id="74" w:name="_Toc91076160"/>
      <w:bookmarkStart w:id="75" w:name="_Toc91076507"/>
      <w:bookmarkStart w:id="76" w:name="_Toc91146048"/>
      <w:bookmarkStart w:id="77" w:name="_Toc91076054"/>
      <w:bookmarkStart w:id="78" w:name="_Toc91076161"/>
      <w:bookmarkStart w:id="79" w:name="_Toc91076508"/>
      <w:bookmarkStart w:id="80" w:name="_Toc91146049"/>
      <w:bookmarkStart w:id="81" w:name="_Ref39668380"/>
      <w:bookmarkStart w:id="82" w:name="_Ref39668383"/>
      <w:bookmarkStart w:id="83" w:name="_Toc48053170"/>
      <w:bookmarkStart w:id="84" w:name="_Toc126263059"/>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81"/>
      <w:bookmarkEnd w:id="82"/>
      <w:bookmarkEnd w:id="83"/>
      <w:bookmarkEnd w:id="84"/>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85"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lastRenderedPageBreak/>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86" w:name="_Toc91076056"/>
      <w:bookmarkStart w:id="87" w:name="_Toc91076163"/>
      <w:bookmarkStart w:id="88" w:name="_Toc91076510"/>
      <w:bookmarkStart w:id="89" w:name="_Toc91146051"/>
      <w:bookmarkStart w:id="90" w:name="_Toc91076057"/>
      <w:bookmarkStart w:id="91" w:name="_Toc91076164"/>
      <w:bookmarkStart w:id="92" w:name="_Toc91076511"/>
      <w:bookmarkStart w:id="93" w:name="_Toc91146052"/>
      <w:bookmarkStart w:id="94" w:name="_Ref39666794"/>
      <w:bookmarkStart w:id="95" w:name="_Ref39666796"/>
      <w:bookmarkStart w:id="96" w:name="_Toc48053171"/>
      <w:bookmarkStart w:id="97" w:name="_Toc126263060"/>
      <w:bookmarkEnd w:id="85"/>
      <w:bookmarkEnd w:id="86"/>
      <w:bookmarkEnd w:id="87"/>
      <w:bookmarkEnd w:id="88"/>
      <w:bookmarkEnd w:id="89"/>
      <w:bookmarkEnd w:id="90"/>
      <w:bookmarkEnd w:id="91"/>
      <w:bookmarkEnd w:id="92"/>
      <w:bookmarkEnd w:id="93"/>
      <w:r w:rsidRPr="00471E3D">
        <w:rPr>
          <w:rFonts w:asciiTheme="minorHAnsi" w:hAnsiTheme="minorHAnsi" w:cstheme="minorHAnsi"/>
          <w:color w:val="auto"/>
          <w:lang w:val="lt-LT"/>
        </w:rPr>
        <w:t>Reikalavimai pasiūlymų rengimui ir pateikimui</w:t>
      </w:r>
      <w:bookmarkEnd w:id="94"/>
      <w:bookmarkEnd w:id="95"/>
      <w:bookmarkEnd w:id="96"/>
      <w:bookmarkEnd w:id="97"/>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lastRenderedPageBreak/>
        <w:t xml:space="preserve">Perkančioji organizacija turi teisę prašyti, kad tiekėjai pratęstų pasiūlymų galiojimą iki konkrečiai nurodyto termino. </w:t>
      </w:r>
    </w:p>
    <w:p w14:paraId="2173A2C7" w14:textId="72309C02"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del w:id="98" w:author="Autorius">
        <w:r w:rsidRPr="2E4BCC36" w:rsidDel="00142256">
          <w:rPr>
            <w:rFonts w:eastAsia="Times New Roman"/>
            <w:lang w:val="lt-LT"/>
          </w:rPr>
          <w:delText xml:space="preserve">. </w:delText>
        </w:r>
        <w:r w:rsidR="00F30B47" w:rsidRPr="2E4BCC36" w:rsidDel="00142256">
          <w:rPr>
            <w:rFonts w:eastAsia="Times New Roman"/>
            <w:lang w:val="lt-LT"/>
          </w:rPr>
          <w:delText>Norėdamas atšaukti ar pakeisti pasiūlymą, tiekėjas CVP IS pasiūlymo lange spaudžia „Atsiimti pasiūlymą“</w:delText>
        </w:r>
      </w:del>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99" w:name="_Toc48053175"/>
      <w:bookmarkStart w:id="100" w:name="_Toc126263061"/>
      <w:bookmarkStart w:id="101"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99"/>
      <w:bookmarkEnd w:id="100"/>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102" w:name="_Ref39754676"/>
      <w:bookmarkEnd w:id="101"/>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102"/>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4"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464FEDA1"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ins w:id="107" w:author="Autorius">
        <w:r w:rsidR="001C7493">
          <w:rPr>
            <w:rFonts w:cstheme="minorHAnsi"/>
            <w:b/>
            <w:lang w:val="lt-LT"/>
          </w:rPr>
          <w:t>30</w:t>
        </w:r>
      </w:ins>
      <w:del w:id="108" w:author="Autorius">
        <w:r w:rsidR="00277C30" w:rsidRPr="00211083" w:rsidDel="001C7493">
          <w:rPr>
            <w:rFonts w:cstheme="minorHAnsi"/>
            <w:b/>
            <w:lang w:val="lt-LT"/>
          </w:rPr>
          <w:delText>45</w:delText>
        </w:r>
      </w:del>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10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10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11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11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w:t>
      </w:r>
      <w:r w:rsidRPr="0097614D">
        <w:rPr>
          <w:rFonts w:cstheme="minorHAnsi"/>
          <w:iCs/>
          <w:color w:val="000000" w:themeColor="text1"/>
          <w:lang w:val="lt-LT"/>
        </w:rPr>
        <w:lastRenderedPageBreak/>
        <w:t xml:space="preserve">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11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11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112" w:name="_Ref38971193"/>
      <w:bookmarkStart w:id="113" w:name="_Ref38971207"/>
      <w:bookmarkStart w:id="114" w:name="_Toc48053176"/>
      <w:bookmarkStart w:id="115" w:name="_Toc126263062"/>
      <w:bookmarkStart w:id="116" w:name="_Hlk91497725"/>
      <w:r w:rsidRPr="00471E3D">
        <w:rPr>
          <w:rFonts w:asciiTheme="minorHAnsi" w:hAnsiTheme="minorHAnsi" w:cstheme="minorHAnsi"/>
          <w:color w:val="auto"/>
          <w:lang w:val="lt-LT"/>
        </w:rPr>
        <w:t>Susipažinimas su pasiūlymais</w:t>
      </w:r>
      <w:bookmarkEnd w:id="112"/>
      <w:bookmarkEnd w:id="113"/>
      <w:bookmarkEnd w:id="114"/>
      <w:bookmarkEnd w:id="11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117" w:name="_Ref39756072"/>
      <w:bookmarkEnd w:id="11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1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1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19" w:name="_Ref39658218"/>
      <w:bookmarkStart w:id="120" w:name="_Ref39658226"/>
      <w:bookmarkStart w:id="121" w:name="_Ref39658248"/>
      <w:bookmarkStart w:id="122" w:name="_Ref39658251"/>
      <w:bookmarkStart w:id="123" w:name="_Toc48053177"/>
      <w:bookmarkStart w:id="124" w:name="_Toc126263063"/>
      <w:bookmarkEnd w:id="117"/>
      <w:r w:rsidRPr="00471E3D">
        <w:rPr>
          <w:rFonts w:asciiTheme="minorHAnsi" w:hAnsiTheme="minorHAnsi" w:cstheme="minorHAnsi"/>
          <w:color w:val="auto"/>
          <w:lang w:val="lt-LT"/>
        </w:rPr>
        <w:t>Elektroninis aukcionas</w:t>
      </w:r>
      <w:bookmarkEnd w:id="119"/>
      <w:bookmarkEnd w:id="120"/>
      <w:bookmarkEnd w:id="121"/>
      <w:bookmarkEnd w:id="122"/>
      <w:bookmarkEnd w:id="123"/>
      <w:bookmarkEnd w:id="12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25" w:name="_Ref39667303"/>
      <w:bookmarkStart w:id="126" w:name="_Ref39667308"/>
      <w:bookmarkStart w:id="127" w:name="_Toc48053178"/>
      <w:bookmarkStart w:id="128" w:name="_Toc126263064"/>
      <w:r w:rsidRPr="00F9566E">
        <w:rPr>
          <w:rFonts w:asciiTheme="minorHAnsi" w:hAnsiTheme="minorHAnsi" w:cstheme="minorHAnsi"/>
          <w:color w:val="auto"/>
          <w:lang w:val="lt-LT"/>
        </w:rPr>
        <w:t>Pasiūlymų vertinimas</w:t>
      </w:r>
      <w:bookmarkEnd w:id="125"/>
      <w:bookmarkEnd w:id="126"/>
      <w:bookmarkEnd w:id="127"/>
      <w:bookmarkEnd w:id="12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29" w:name="_Hlk505013401"/>
      <w:r w:rsidRPr="00DA41C2">
        <w:rPr>
          <w:lang w:val="lt-LT"/>
        </w:rPr>
        <w:t xml:space="preserve">tiekėjams ir (ar) jų įgaliotiesiems atstovams </w:t>
      </w:r>
      <w:bookmarkEnd w:id="12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lastRenderedPageBreak/>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31" w:name="_Toc48053179"/>
      <w:bookmarkStart w:id="132" w:name="_Toc126263065"/>
      <w:r w:rsidRPr="00F9566E">
        <w:rPr>
          <w:rFonts w:asciiTheme="minorHAnsi" w:hAnsiTheme="minorHAnsi" w:cstheme="minorHAnsi"/>
          <w:color w:val="auto"/>
          <w:lang w:val="lt-LT"/>
        </w:rPr>
        <w:t xml:space="preserve">Pasiūlymų atmetimo </w:t>
      </w:r>
      <w:bookmarkEnd w:id="131"/>
      <w:r w:rsidR="00154399" w:rsidRPr="00F9566E">
        <w:rPr>
          <w:rFonts w:asciiTheme="minorHAnsi" w:hAnsiTheme="minorHAnsi" w:cstheme="minorHAnsi"/>
          <w:color w:val="auto"/>
          <w:lang w:val="lt-LT"/>
        </w:rPr>
        <w:t>pagrindai</w:t>
      </w:r>
      <w:bookmarkEnd w:id="13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lastRenderedPageBreak/>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34" w:name="_Ref40443104"/>
      <w:bookmarkStart w:id="135" w:name="_Toc48053180"/>
      <w:bookmarkStart w:id="136" w:name="_Toc126263066"/>
      <w:r w:rsidRPr="00F9566E">
        <w:rPr>
          <w:rFonts w:asciiTheme="minorHAnsi" w:hAnsiTheme="minorHAnsi" w:cstheme="minorHAnsi"/>
          <w:color w:val="auto"/>
          <w:lang w:val="lt-LT"/>
        </w:rPr>
        <w:lastRenderedPageBreak/>
        <w:t>Pasiūlymų eilė ir laimėtojo nustatymas</w:t>
      </w:r>
      <w:bookmarkEnd w:id="134"/>
      <w:bookmarkEnd w:id="135"/>
      <w:bookmarkEnd w:id="136"/>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37" w:name="_Toc126263067"/>
      <w:bookmarkStart w:id="138" w:name="_Hlk91498524"/>
      <w:r w:rsidRPr="00F9566E">
        <w:rPr>
          <w:rFonts w:asciiTheme="minorHAnsi" w:hAnsiTheme="minorHAnsi" w:cstheme="minorHAnsi"/>
          <w:color w:val="auto"/>
          <w:lang w:val="lt-LT"/>
        </w:rPr>
        <w:t>Informavimas apie pirkimo procedūrų rezultatus</w:t>
      </w:r>
      <w:bookmarkEnd w:id="137"/>
    </w:p>
    <w:bookmarkEnd w:id="138"/>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39" w:name="_Ref39425999"/>
      <w:bookmarkStart w:id="140" w:name="_Ref39426005"/>
      <w:bookmarkStart w:id="141" w:name="_Toc48053182"/>
      <w:bookmarkStart w:id="142" w:name="_Toc126263068"/>
      <w:r w:rsidRPr="58B3C938">
        <w:rPr>
          <w:rFonts w:asciiTheme="minorHAnsi" w:hAnsiTheme="minorHAnsi" w:cstheme="minorBidi"/>
          <w:color w:val="auto"/>
          <w:lang w:val="lt-LT"/>
        </w:rPr>
        <w:t>Sutarties sudarymas</w:t>
      </w:r>
      <w:bookmarkEnd w:id="139"/>
      <w:bookmarkEnd w:id="140"/>
      <w:bookmarkEnd w:id="141"/>
      <w:bookmarkEnd w:id="142"/>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lastRenderedPageBreak/>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2B3A31" w:rsidRDefault="009B1639" w:rsidP="00C635EE">
      <w:pPr>
        <w:pStyle w:val="Sraopastraipa"/>
        <w:numPr>
          <w:ilvl w:val="1"/>
          <w:numId w:val="68"/>
        </w:numPr>
        <w:spacing w:after="120" w:line="20" w:lineRule="atLeast"/>
        <w:ind w:left="0" w:firstLine="567"/>
        <w:jc w:val="both"/>
        <w:rPr>
          <w:rFonts w:ascii="Arial" w:hAnsi="Arial" w:cs="Arial"/>
          <w:lang w:val="lt-LT"/>
          <w:rPrChange w:id="143" w:author="Autorius">
            <w:rPr>
              <w:rFonts w:ascii="Arial" w:hAnsi="Arial" w:cs="Arial"/>
            </w:rPr>
          </w:rPrChange>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44" w:name="_Hlk91498650"/>
      <w:r w:rsidRPr="00F9566E">
        <w:rPr>
          <w:rFonts w:asciiTheme="minorHAnsi" w:hAnsiTheme="minorHAnsi" w:cstheme="minorHAnsi"/>
          <w:color w:val="auto"/>
          <w:lang w:val="lt-LT"/>
        </w:rPr>
        <w:t xml:space="preserve"> </w:t>
      </w:r>
      <w:bookmarkStart w:id="145"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45"/>
      <w:r w:rsidR="005F09F0" w:rsidRPr="00F9566E">
        <w:rPr>
          <w:rFonts w:asciiTheme="minorHAnsi" w:hAnsiTheme="minorHAnsi" w:cstheme="minorHAnsi"/>
          <w:color w:val="auto"/>
          <w:lang w:val="lt-LT"/>
        </w:rPr>
        <w:tab/>
      </w:r>
      <w:bookmarkEnd w:id="144"/>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5"/>
      <w:footerReference w:type="default" r:id="rId16"/>
      <w:headerReference w:type="first" r:id="rId17"/>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0A966" w14:textId="77777777" w:rsidR="006B6ED8" w:rsidRDefault="006B6ED8" w:rsidP="00184B8C">
      <w:pPr>
        <w:spacing w:after="0" w:line="240" w:lineRule="auto"/>
      </w:pPr>
      <w:r>
        <w:separator/>
      </w:r>
    </w:p>
  </w:endnote>
  <w:endnote w:type="continuationSeparator" w:id="0">
    <w:p w14:paraId="1C72249C" w14:textId="77777777" w:rsidR="006B6ED8" w:rsidRDefault="006B6ED8" w:rsidP="00184B8C">
      <w:pPr>
        <w:spacing w:after="0" w:line="240" w:lineRule="auto"/>
      </w:pPr>
      <w:r>
        <w:continuationSeparator/>
      </w:r>
    </w:p>
  </w:endnote>
  <w:endnote w:type="continuationNotice" w:id="1">
    <w:p w14:paraId="4C7CBBC1" w14:textId="77777777" w:rsidR="006B6ED8" w:rsidRDefault="006B6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7984DCE7"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79920" w14:textId="77777777" w:rsidR="006B6ED8" w:rsidRDefault="006B6ED8" w:rsidP="00184B8C">
      <w:pPr>
        <w:spacing w:after="0" w:line="240" w:lineRule="auto"/>
      </w:pPr>
      <w:r>
        <w:separator/>
      </w:r>
    </w:p>
  </w:footnote>
  <w:footnote w:type="continuationSeparator" w:id="0">
    <w:p w14:paraId="75BE523F" w14:textId="77777777" w:rsidR="006B6ED8" w:rsidRDefault="006B6ED8" w:rsidP="00184B8C">
      <w:pPr>
        <w:spacing w:after="0" w:line="240" w:lineRule="auto"/>
      </w:pPr>
      <w:r>
        <w:continuationSeparator/>
      </w:r>
    </w:p>
  </w:footnote>
  <w:footnote w:type="continuationNotice" w:id="1">
    <w:p w14:paraId="6A34F041" w14:textId="77777777" w:rsidR="006B6ED8" w:rsidRDefault="006B6ED8">
      <w:pPr>
        <w:spacing w:after="0" w:line="240" w:lineRule="auto"/>
      </w:pPr>
    </w:p>
  </w:footnote>
  <w:footnote w:id="2">
    <w:p w14:paraId="007E516C" w14:textId="5EFF8CF2"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w:t>
      </w:r>
      <w:del w:id="23" w:author="Autorius">
        <w:r w:rsidRPr="00427C59" w:rsidDel="00A65E05">
          <w:rPr>
            <w:lang w:val="lt-LT"/>
          </w:rPr>
          <w:delText xml:space="preserve"> lietuvių kalba</w:delText>
        </w:r>
      </w:del>
      <w:r w:rsidRPr="00427C59">
        <w:rPr>
          <w:lang w:val="lt-LT"/>
        </w:rPr>
        <w:t xml:space="preserve">: </w:t>
      </w:r>
      <w:hyperlink r:id="rId1" w:history="1">
        <w:r w:rsidR="00E04D63" w:rsidRPr="00072B2A">
          <w:rPr>
            <w:rStyle w:val="Hipersaitas"/>
          </w:rPr>
          <w:t>https://vpt.lrv.lt/lt/nauja-cvp-is-aktuali-nuo-2024-12-01/metodine-medziaga-instrukcijos/tiekejamsnaujaCVPIS</w:t>
        </w:r>
      </w:hyperlink>
      <w:ins w:id="24" w:author="Autorius">
        <w:r w:rsidR="00E04D63" w:rsidRPr="00E04D63">
          <w:t>/</w:t>
        </w:r>
      </w:ins>
      <w:del w:id="25" w:author="Autorius">
        <w:r w:rsidR="0080510E" w:rsidDel="00A65E05">
          <w:fldChar w:fldCharType="begin"/>
        </w:r>
        <w:r w:rsidR="0080510E" w:rsidDel="00A65E05">
          <w:delInstrText>HYPERLINK "https://vpt.lrv.lt/uploads/vpt/documents/files/LT_versija/CVP_IS/Mokymu_medziaga/Tiekejams/Kaip_parengti_ir_pateikti_pasiulyma_CVP_IS.pdf"</w:delInstrText>
        </w:r>
        <w:r w:rsidR="0080510E" w:rsidDel="00A65E05">
          <w:fldChar w:fldCharType="separate"/>
        </w:r>
        <w:r w:rsidR="0080510E" w:rsidRPr="00D05DB4" w:rsidDel="00A65E05">
          <w:rPr>
            <w:rStyle w:val="Hipersaitas"/>
          </w:rPr>
          <w:delText>https://vpt.lrv.lt/uploads/vpt/documents/files/LT_versija/CVP_IS/Mokymu_medziaga/Tiekejams/Kaip_parengti_ir_pateikti_pasiulyma_CVP_IS.pdf</w:delText>
        </w:r>
        <w:r w:rsidR="0080510E" w:rsidDel="00A65E05">
          <w:rPr>
            <w:rStyle w:val="Hipersaitas"/>
          </w:rPr>
          <w:fldChar w:fldCharType="end"/>
        </w:r>
        <w:r w:rsidRPr="00427C59" w:rsidDel="00A65E05">
          <w:rPr>
            <w:lang w:val="lt-LT"/>
          </w:rPr>
          <w:delText xml:space="preserve"> ,</w:delText>
        </w:r>
      </w:del>
    </w:p>
    <w:p w14:paraId="50105DE5" w14:textId="4944E78E" w:rsidR="0041281F" w:rsidRPr="00427C59" w:rsidRDefault="0041281F" w:rsidP="00E04D63">
      <w:pPr>
        <w:pStyle w:val="Puslapioinaostekstas"/>
        <w:spacing w:after="0"/>
        <w:rPr>
          <w:lang w:val="lt-LT"/>
        </w:rPr>
      </w:pPr>
      <w:del w:id="26" w:author="Autorius">
        <w:r w:rsidRPr="00427C59" w:rsidDel="00990450">
          <w:rPr>
            <w:lang w:val="lt-LT"/>
          </w:rPr>
          <w:delText>Instrukcija anglų kalba: https://vpt.lrv.lt/uploads/vpt/documents/files/EN_version/E-Public_Procurement/CVPIS_How_to_submit_bid.pdf</w:delText>
        </w:r>
        <w:r w:rsidR="00427C59" w:rsidRPr="00427C59" w:rsidDel="00990450">
          <w:rPr>
            <w:lang w:val="lt-LT"/>
          </w:rPr>
          <w:delText xml:space="preserve"> </w:delText>
        </w:r>
      </w:del>
    </w:p>
  </w:footnote>
  <w:footnote w:id="3">
    <w:p w14:paraId="0A3005BE" w14:textId="1CDB5E97" w:rsidR="00801E8B" w:rsidRPr="00427C59" w:rsidRDefault="0017028B" w:rsidP="00801E8B">
      <w:pPr>
        <w:pStyle w:val="Puslapioinaostekstas"/>
        <w:spacing w:after="0" w:line="240" w:lineRule="auto"/>
        <w:rPr>
          <w:ins w:id="103" w:author="Autorius"/>
          <w:lang w:val="lt-LT"/>
        </w:rPr>
      </w:pPr>
      <w:r w:rsidRPr="00427C59">
        <w:rPr>
          <w:rStyle w:val="Puslapioinaosnuoroda"/>
          <w:lang w:val="lt-LT"/>
        </w:rPr>
        <w:footnoteRef/>
      </w:r>
      <w:r w:rsidRPr="00427C59">
        <w:rPr>
          <w:lang w:val="lt-LT"/>
        </w:rPr>
        <w:t xml:space="preserve"> </w:t>
      </w:r>
      <w:r w:rsidR="00F5058C">
        <w:fldChar w:fldCharType="begin"/>
      </w:r>
      <w:r w:rsidR="00F5058C" w:rsidRPr="002B3A31">
        <w:rPr>
          <w:lang w:val="lt-LT"/>
          <w:rPrChange w:id="104" w:author="Autorius">
            <w:rPr/>
          </w:rPrChange>
        </w:rPr>
        <w:instrText>HYPERLINK "https://vpt.lrv.lt/uploads/vpt/documents/files/uzssisfravimo%20instrukcija(1).pdf"</w:instrText>
      </w:r>
      <w:r w:rsidR="00F5058C">
        <w:fldChar w:fldCharType="separate"/>
      </w:r>
      <w:r w:rsidR="00F5058C" w:rsidRPr="00072B2A">
        <w:rPr>
          <w:rStyle w:val="Hipersaitas"/>
          <w:lang w:val="lt-LT"/>
        </w:rPr>
        <w:t>https://vpt.lrv.lt/uploads/vpt/documents/files/uzssisfravimo%20instrukcija(1).pdf</w:t>
      </w:r>
      <w:r w:rsidR="00F5058C">
        <w:rPr>
          <w:rStyle w:val="Hipersaitas"/>
          <w:lang w:val="lt-LT"/>
        </w:rPr>
        <w:fldChar w:fldCharType="end"/>
      </w:r>
    </w:p>
    <w:p w14:paraId="05A78CD8" w14:textId="6F58EF56" w:rsidR="0017028B" w:rsidRPr="00427C59" w:rsidRDefault="0017028B" w:rsidP="0017028B">
      <w:pPr>
        <w:pStyle w:val="Puslapioinaostekstas"/>
        <w:spacing w:after="0" w:line="240" w:lineRule="auto"/>
        <w:rPr>
          <w:lang w:val="lt-LT"/>
        </w:rPr>
      </w:pPr>
      <w:del w:id="105" w:author="Autorius">
        <w:r w:rsidDel="00801E8B">
          <w:fldChar w:fldCharType="begin"/>
        </w:r>
        <w:r w:rsidRPr="002B3A31" w:rsidDel="00801E8B">
          <w:rPr>
            <w:lang w:val="lt-LT"/>
            <w:rPrChange w:id="106" w:author="Autorius">
              <w:rPr/>
            </w:rPrChange>
          </w:rPr>
          <w:delInstrText>HYPERLINK "https://vpt.lrv.lt/uploads/vpt/documents/files/uzsifravimo_instrukcija.pdf"</w:delInstrText>
        </w:r>
        <w:r w:rsidDel="00801E8B">
          <w:fldChar w:fldCharType="separate"/>
        </w:r>
        <w:r w:rsidRPr="00427C59" w:rsidDel="00801E8B">
          <w:rPr>
            <w:rStyle w:val="Hipersaitas"/>
            <w:lang w:val="lt-LT"/>
          </w:rPr>
          <w:delText>https://vpt.lrv.lt/uploads/vpt/documents/files/uzsifravimo_instrukcija.pdf</w:delText>
        </w:r>
        <w:r w:rsidDel="00801E8B">
          <w:rPr>
            <w:rStyle w:val="Hipersaitas"/>
            <w:lang w:val="lt-LT"/>
          </w:rPr>
          <w:fldChar w:fldCharType="end"/>
        </w:r>
        <w:r w:rsidRPr="00427C59" w:rsidDel="00801E8B">
          <w:rPr>
            <w:lang w:val="lt-LT"/>
          </w:rPr>
          <w:delText xml:space="preserve"> </w:delText>
        </w:r>
      </w:del>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r w:rsidR="001601DD">
        <w:fldChar w:fldCharType="begin"/>
      </w:r>
      <w:r w:rsidR="001601DD" w:rsidRPr="002B3A31">
        <w:rPr>
          <w:lang w:val="lt-LT"/>
          <w:rPrChange w:id="130" w:author="Autorius">
            <w:rPr/>
          </w:rPrChange>
        </w:rPr>
        <w:instrText>HYPERLINK "https://e-tar.lt/portal/lt/legalAct/66ae9a80883011ed8df094f359a60216/asr"</w:instrText>
      </w:r>
      <w:r w:rsidR="001601DD">
        <w:fldChar w:fldCharType="separate"/>
      </w:r>
      <w:r w:rsidR="001601DD" w:rsidRPr="00F00B52">
        <w:rPr>
          <w:rStyle w:val="Hipersaitas"/>
          <w:rFonts w:ascii="Calibri" w:hAnsi="Calibri" w:cs="Calibri"/>
          <w:spacing w:val="2"/>
          <w:shd w:val="clear" w:color="auto" w:fill="FFFFFF"/>
          <w:lang w:val="lt-LT"/>
        </w:rPr>
        <w:t>Pasiūlymų patikslinimo, papildymo ar paaiškinimo taisyklės</w:t>
      </w:r>
      <w:r w:rsidR="001601DD">
        <w:rPr>
          <w:rStyle w:val="Hipersaitas"/>
          <w:rFonts w:ascii="Calibri" w:hAnsi="Calibri" w:cs="Calibri"/>
          <w:spacing w:val="2"/>
          <w:shd w:val="clear" w:color="auto" w:fill="FFFFFF"/>
          <w:lang w:val="lt-LT"/>
        </w:rPr>
        <w:fldChar w:fldCharType="end"/>
      </w:r>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r>
        <w:fldChar w:fldCharType="begin"/>
      </w:r>
      <w:r w:rsidRPr="002B3A31">
        <w:rPr>
          <w:lang w:val="lt-LT"/>
          <w:rPrChange w:id="133" w:author="Autorius">
            <w:rPr/>
          </w:rPrChange>
        </w:rPr>
        <w:instrText>HYPERLINK "https://e-tar.lt/portal/lt/legalAct/66ae9a80883011ed8df094f359a60216/asr"</w:instrText>
      </w:r>
      <w:r>
        <w:fldChar w:fldCharType="separate"/>
      </w:r>
      <w:r w:rsidRPr="00F00B52">
        <w:rPr>
          <w:rStyle w:val="Hipersaitas"/>
          <w:rFonts w:ascii="Calibri" w:hAnsi="Calibri" w:cs="Calibri"/>
          <w:spacing w:val="2"/>
          <w:shd w:val="clear" w:color="auto" w:fill="FFFFFF"/>
          <w:lang w:val="lt-LT"/>
        </w:rPr>
        <w:t>Pasiūlymų patikslinimo, papildymo ar paaiškinimo taisyklės</w:t>
      </w:r>
      <w:r>
        <w:rPr>
          <w:rStyle w:val="Hipersaitas"/>
          <w:rFonts w:ascii="Calibri" w:hAnsi="Calibri" w:cs="Calibri"/>
          <w:spacing w:val="2"/>
          <w:shd w:val="clear" w:color="auto" w:fill="FFFFFF"/>
          <w:lang w:val="lt-LT"/>
        </w:rP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7CE"/>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B2A"/>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E45"/>
    <w:rsid w:val="00147114"/>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8D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A31"/>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24A"/>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559"/>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B9E"/>
    <w:rsid w:val="00601C06"/>
    <w:rsid w:val="00602695"/>
    <w:rsid w:val="0060277D"/>
    <w:rsid w:val="006031CB"/>
    <w:rsid w:val="00605323"/>
    <w:rsid w:val="006060D4"/>
    <w:rsid w:val="00606AC7"/>
    <w:rsid w:val="00606E5F"/>
    <w:rsid w:val="00607064"/>
    <w:rsid w:val="006102A5"/>
    <w:rsid w:val="006116E6"/>
    <w:rsid w:val="0061200B"/>
    <w:rsid w:val="0061274D"/>
    <w:rsid w:val="00612D8D"/>
    <w:rsid w:val="00613263"/>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B6ED8"/>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34DA"/>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129"/>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1F8B"/>
    <w:rsid w:val="00A02A6B"/>
    <w:rsid w:val="00A03192"/>
    <w:rsid w:val="00A04B14"/>
    <w:rsid w:val="00A04B94"/>
    <w:rsid w:val="00A0567E"/>
    <w:rsid w:val="00A05830"/>
    <w:rsid w:val="00A05C52"/>
    <w:rsid w:val="00A06F17"/>
    <w:rsid w:val="00A104EC"/>
    <w:rsid w:val="00A11287"/>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2F80"/>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3865"/>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1EE7"/>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8C7"/>
    <w:rsid w:val="00E85FE0"/>
    <w:rsid w:val="00E868F2"/>
    <w:rsid w:val="00E869DD"/>
    <w:rsid w:val="00E904FF"/>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05C60"/>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809"/>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58C"/>
    <w:rsid w:val="00F508F6"/>
    <w:rsid w:val="00F512AF"/>
    <w:rsid w:val="00F52C21"/>
    <w:rsid w:val="00F5533A"/>
    <w:rsid w:val="00F5586C"/>
    <w:rsid w:val="00F56401"/>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C8FAB90"/>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bvpd.eviesiejipirkimai.lt/espd-web/"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pt.lrv.lt/uploads/vpt/documents/files/LT_versija/CVP_IS/Mokymu_medziaga/Tiekejams/Uzsifravimo_instrukcija.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899A9720CD4A0ABCC620C1F9A46757"/>
        <w:category>
          <w:name w:val="General"/>
          <w:gallery w:val="placeholder"/>
        </w:category>
        <w:types>
          <w:type w:val="bbPlcHdr"/>
        </w:types>
        <w:behaviors>
          <w:behavior w:val="content"/>
        </w:behaviors>
        <w:guid w:val="{B11F5F0C-B4D8-4D22-AA03-5ABF775684A9}"/>
      </w:docPartPr>
      <w:docPartBody>
        <w:p w:rsidR="00F87DFB" w:rsidRDefault="00B23865" w:rsidP="00B23865">
          <w:pPr>
            <w:pStyle w:val="4B899A9720CD4A0ABCC620C1F9A46757"/>
          </w:pPr>
          <w:r>
            <w:rPr>
              <w:rFonts w:asciiTheme="majorHAnsi" w:eastAsiaTheme="majorEastAsia" w:hAnsiTheme="majorHAnsi" w:cstheme="majorBidi"/>
              <w:color w:val="4472C4" w:themeColor="accent1"/>
              <w:sz w:val="88"/>
              <w:szCs w:val="88"/>
            </w:rPr>
            <w:t>[Document title]</w:t>
          </w:r>
        </w:p>
      </w:docPartBody>
    </w:docPart>
    <w:docPart>
      <w:docPartPr>
        <w:name w:val="5DF498D6FD5A45ADB55E3774DE6F2BEA"/>
        <w:category>
          <w:name w:val="General"/>
          <w:gallery w:val="placeholder"/>
        </w:category>
        <w:types>
          <w:type w:val="bbPlcHdr"/>
        </w:types>
        <w:behaviors>
          <w:behavior w:val="content"/>
        </w:behaviors>
        <w:guid w:val="{49078A04-19B1-4A00-87DB-5D73B35A572C}"/>
      </w:docPartPr>
      <w:docPartBody>
        <w:p w:rsidR="00F87DFB" w:rsidRDefault="00B23865" w:rsidP="00B23865">
          <w:pPr>
            <w:pStyle w:val="5DF498D6FD5A45ADB55E3774DE6F2BEA"/>
          </w:pPr>
          <w:r>
            <w:rPr>
              <w:color w:val="2F5496"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C5191"/>
    <w:rsid w:val="001138CE"/>
    <w:rsid w:val="001434E1"/>
    <w:rsid w:val="00152BA7"/>
    <w:rsid w:val="00165F53"/>
    <w:rsid w:val="001A142E"/>
    <w:rsid w:val="001A5316"/>
    <w:rsid w:val="001E68DF"/>
    <w:rsid w:val="00207185"/>
    <w:rsid w:val="0020766A"/>
    <w:rsid w:val="002223C0"/>
    <w:rsid w:val="00244C86"/>
    <w:rsid w:val="002661E7"/>
    <w:rsid w:val="00275C7F"/>
    <w:rsid w:val="002A2CE7"/>
    <w:rsid w:val="002C392B"/>
    <w:rsid w:val="002C4C39"/>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6593D"/>
    <w:rsid w:val="00693424"/>
    <w:rsid w:val="006B2D23"/>
    <w:rsid w:val="006C391D"/>
    <w:rsid w:val="006E34FF"/>
    <w:rsid w:val="006F717D"/>
    <w:rsid w:val="007067F2"/>
    <w:rsid w:val="007D715C"/>
    <w:rsid w:val="007F042B"/>
    <w:rsid w:val="0080023D"/>
    <w:rsid w:val="00803091"/>
    <w:rsid w:val="00826AF2"/>
    <w:rsid w:val="00842D8B"/>
    <w:rsid w:val="00870009"/>
    <w:rsid w:val="008972D3"/>
    <w:rsid w:val="008E3986"/>
    <w:rsid w:val="009400D0"/>
    <w:rsid w:val="00945412"/>
    <w:rsid w:val="009467A4"/>
    <w:rsid w:val="0095682D"/>
    <w:rsid w:val="009809C9"/>
    <w:rsid w:val="00986DA0"/>
    <w:rsid w:val="009E4598"/>
    <w:rsid w:val="00A17103"/>
    <w:rsid w:val="00B04A47"/>
    <w:rsid w:val="00B15794"/>
    <w:rsid w:val="00B23865"/>
    <w:rsid w:val="00B34251"/>
    <w:rsid w:val="00BA4285"/>
    <w:rsid w:val="00C21BEC"/>
    <w:rsid w:val="00C40F63"/>
    <w:rsid w:val="00CE3250"/>
    <w:rsid w:val="00CE5602"/>
    <w:rsid w:val="00D04EA0"/>
    <w:rsid w:val="00D23DD6"/>
    <w:rsid w:val="00D63C44"/>
    <w:rsid w:val="00D8236E"/>
    <w:rsid w:val="00D93133"/>
    <w:rsid w:val="00D953CC"/>
    <w:rsid w:val="00DC4FE0"/>
    <w:rsid w:val="00E13386"/>
    <w:rsid w:val="00E21EE7"/>
    <w:rsid w:val="00E82A7B"/>
    <w:rsid w:val="00E87071"/>
    <w:rsid w:val="00EB0EF1"/>
    <w:rsid w:val="00EC43FB"/>
    <w:rsid w:val="00F06192"/>
    <w:rsid w:val="00F27CAA"/>
    <w:rsid w:val="00F56401"/>
    <w:rsid w:val="00F87DFB"/>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4B899A9720CD4A0ABCC620C1F9A46757">
    <w:name w:val="4B899A9720CD4A0ABCC620C1F9A46757"/>
    <w:rsid w:val="00B23865"/>
    <w:pPr>
      <w:spacing w:line="278" w:lineRule="auto"/>
    </w:pPr>
    <w:rPr>
      <w:kern w:val="2"/>
      <w:sz w:val="24"/>
      <w:szCs w:val="24"/>
      <w14:ligatures w14:val="standardContextual"/>
    </w:rPr>
  </w:style>
  <w:style w:type="paragraph" w:customStyle="1" w:styleId="5DF498D6FD5A45ADB55E3774DE6F2BEA">
    <w:name w:val="5DF498D6FD5A45ADB55E3774DE6F2BEA"/>
    <w:rsid w:val="00B2386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712E68-58FE-4DD0-AAE8-E67E062CDC45}">
  <ds:schemaRefs>
    <ds:schemaRef ds:uri="http://schemas.microsoft.com/sharepoint/v3/contenttype/forms"/>
  </ds:schemaRefs>
</ds:datastoreItem>
</file>

<file path=customXml/itemProps3.xml><?xml version="1.0" encoding="utf-8"?>
<ds:datastoreItem xmlns:ds="http://schemas.openxmlformats.org/officeDocument/2006/customXml" ds:itemID="{E290AEF3-7577-4213-B5D2-970F15680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60205261-692E-4710-A14B-C175AB6AAA7D}">
  <ds:schemaRef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www.w3.org/XML/1998/namespace"/>
    <ds:schemaRef ds:uri="e58d86aa-8fe5-4539-8203-03c44674af5d"/>
    <ds:schemaRef ds:uri="9f7bfde5-fec1-41b1-af96-d0ead4fdf1a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40742</Words>
  <Characters>23224</Characters>
  <Application>Microsoft Office Word</Application>
  <DocSecurity>0</DocSecurity>
  <Lines>193</Lines>
  <Paragraphs>127</Paragraphs>
  <ScaleCrop>false</ScaleCrop>
  <Company/>
  <LinksUpToDate>false</LinksUpToDate>
  <CharactersWithSpaces>63839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2024-11-27T14:25:00Z</dcterms:created>
  <dcterms:modified xsi:type="dcterms:W3CDTF">2024-11-27T14:25:00Z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